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F32ED0">
        <w:tc>
          <w:tcPr>
            <w:tcW w:w="1620" w:type="dxa"/>
            <w:tcBorders>
              <w:bottom w:val="single" w:sz="4" w:space="0" w:color="auto"/>
            </w:tcBorders>
            <w:shd w:val="clear" w:color="auto" w:fill="FFFFFF"/>
            <w:vAlign w:val="center"/>
          </w:tcPr>
          <w:p w14:paraId="1DB23675" w14:textId="77777777" w:rsidR="00067FE2" w:rsidRDefault="00067FE2" w:rsidP="00B6696C">
            <w:pPr>
              <w:pStyle w:val="Header"/>
              <w:spacing w:before="120" w:after="120"/>
            </w:pPr>
            <w:r>
              <w:t>NPRR Number</w:t>
            </w:r>
          </w:p>
        </w:tc>
        <w:tc>
          <w:tcPr>
            <w:tcW w:w="1237" w:type="dxa"/>
            <w:tcBorders>
              <w:bottom w:val="single" w:sz="4" w:space="0" w:color="auto"/>
            </w:tcBorders>
            <w:vAlign w:val="center"/>
          </w:tcPr>
          <w:p w14:paraId="58DFDEEC" w14:textId="62A2BF02" w:rsidR="00067FE2" w:rsidRDefault="0044592E" w:rsidP="00B6696C">
            <w:pPr>
              <w:pStyle w:val="Header"/>
              <w:jc w:val="center"/>
            </w:pPr>
            <w:hyperlink r:id="rId8" w:history="1">
              <w:r w:rsidR="00940208" w:rsidRPr="00940208">
                <w:rPr>
                  <w:rStyle w:val="Hyperlink"/>
                </w:rPr>
                <w:t>1258</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2C3E302" w:rsidR="00067FE2" w:rsidRDefault="003A0C6A" w:rsidP="00F44236">
            <w:pPr>
              <w:pStyle w:val="Header"/>
            </w:pPr>
            <w:r>
              <w:t>TSP Performance Monitoring Update</w:t>
            </w:r>
          </w:p>
        </w:tc>
      </w:tr>
      <w:tr w:rsidR="00F32ED0" w:rsidRPr="00E01925" w14:paraId="398BCBF4" w14:textId="77777777" w:rsidTr="0008643A">
        <w:trPr>
          <w:trHeight w:val="629"/>
        </w:trPr>
        <w:tc>
          <w:tcPr>
            <w:tcW w:w="2857" w:type="dxa"/>
            <w:gridSpan w:val="2"/>
            <w:shd w:val="clear" w:color="auto" w:fill="FFFFFF"/>
            <w:vAlign w:val="center"/>
          </w:tcPr>
          <w:p w14:paraId="215015B4" w14:textId="2374892B" w:rsidR="00F32ED0" w:rsidRPr="00F32ED0" w:rsidRDefault="00F32ED0" w:rsidP="00F32ED0">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6F20BC93" w:rsidR="00F32ED0" w:rsidRPr="00E01925" w:rsidRDefault="00D21C09" w:rsidP="00176375">
            <w:pPr>
              <w:pStyle w:val="NormalArial"/>
              <w:spacing w:before="120" w:after="120"/>
            </w:pPr>
            <w:r>
              <w:t>December</w:t>
            </w:r>
            <w:r w:rsidRPr="00F32ED0">
              <w:t xml:space="preserve"> </w:t>
            </w:r>
            <w:r>
              <w:t>12</w:t>
            </w:r>
            <w:r w:rsidR="00F32ED0" w:rsidRPr="00F32ED0">
              <w:t>, 2024</w:t>
            </w:r>
          </w:p>
        </w:tc>
      </w:tr>
      <w:tr w:rsidR="00F32ED0" w:rsidRPr="00E01925" w14:paraId="1F2F9C8F" w14:textId="77777777" w:rsidTr="0008643A">
        <w:trPr>
          <w:trHeight w:val="620"/>
        </w:trPr>
        <w:tc>
          <w:tcPr>
            <w:tcW w:w="2857" w:type="dxa"/>
            <w:gridSpan w:val="2"/>
            <w:shd w:val="clear" w:color="auto" w:fill="FFFFFF"/>
            <w:vAlign w:val="center"/>
          </w:tcPr>
          <w:p w14:paraId="56D445AE" w14:textId="59141B7F" w:rsidR="00F32ED0" w:rsidRPr="00E01925" w:rsidRDefault="00F32ED0" w:rsidP="00F32ED0">
            <w:pPr>
              <w:pStyle w:val="Header"/>
              <w:spacing w:before="120" w:after="120"/>
              <w:rPr>
                <w:bCs w:val="0"/>
              </w:rPr>
            </w:pPr>
            <w:r>
              <w:rPr>
                <w:bCs w:val="0"/>
              </w:rPr>
              <w:t>Action</w:t>
            </w:r>
          </w:p>
        </w:tc>
        <w:tc>
          <w:tcPr>
            <w:tcW w:w="7583" w:type="dxa"/>
            <w:gridSpan w:val="2"/>
            <w:shd w:val="clear" w:color="auto" w:fill="FFFFFF"/>
            <w:vAlign w:val="center"/>
          </w:tcPr>
          <w:p w14:paraId="28820612" w14:textId="34994AE3" w:rsidR="00F32ED0" w:rsidRPr="00F32ED0" w:rsidDel="00F32ED0" w:rsidRDefault="004B3F80" w:rsidP="00176375">
            <w:pPr>
              <w:pStyle w:val="NormalArial"/>
              <w:spacing w:before="120" w:after="120"/>
            </w:pPr>
            <w:r>
              <w:t>Recommended Approval</w:t>
            </w:r>
          </w:p>
        </w:tc>
      </w:tr>
      <w:tr w:rsidR="00F32ED0" w:rsidRPr="00E01925" w14:paraId="6D545FEC" w14:textId="77777777" w:rsidTr="0008643A">
        <w:trPr>
          <w:trHeight w:val="611"/>
        </w:trPr>
        <w:tc>
          <w:tcPr>
            <w:tcW w:w="2857" w:type="dxa"/>
            <w:gridSpan w:val="2"/>
            <w:shd w:val="clear" w:color="auto" w:fill="FFFFFF"/>
            <w:vAlign w:val="center"/>
          </w:tcPr>
          <w:p w14:paraId="2347BCD9" w14:textId="664F5F05" w:rsidR="00F32ED0" w:rsidRPr="00F32ED0" w:rsidRDefault="00F32ED0" w:rsidP="00F32ED0">
            <w:pPr>
              <w:pStyle w:val="Header"/>
              <w:spacing w:before="120" w:after="120"/>
            </w:pPr>
            <w:r>
              <w:t>Timeline</w:t>
            </w:r>
          </w:p>
        </w:tc>
        <w:tc>
          <w:tcPr>
            <w:tcW w:w="7583" w:type="dxa"/>
            <w:gridSpan w:val="2"/>
            <w:shd w:val="clear" w:color="auto" w:fill="FFFFFF"/>
            <w:vAlign w:val="center"/>
          </w:tcPr>
          <w:p w14:paraId="65043439" w14:textId="404B1809" w:rsidR="00F32ED0" w:rsidRPr="00F32ED0" w:rsidRDefault="00F32ED0" w:rsidP="00B6696C">
            <w:pPr>
              <w:pStyle w:val="Header"/>
              <w:spacing w:before="120" w:after="120"/>
              <w:rPr>
                <w:b w:val="0"/>
              </w:rPr>
            </w:pPr>
            <w:r w:rsidRPr="00F32ED0">
              <w:rPr>
                <w:b w:val="0"/>
              </w:rPr>
              <w:t>Normal</w:t>
            </w:r>
          </w:p>
        </w:tc>
      </w:tr>
      <w:tr w:rsidR="00D21C09" w:rsidRPr="00E01925" w14:paraId="56EA2647" w14:textId="77777777" w:rsidTr="0008643A">
        <w:trPr>
          <w:trHeight w:val="611"/>
        </w:trPr>
        <w:tc>
          <w:tcPr>
            <w:tcW w:w="2857" w:type="dxa"/>
            <w:gridSpan w:val="2"/>
            <w:shd w:val="clear" w:color="auto" w:fill="FFFFFF"/>
            <w:vAlign w:val="center"/>
          </w:tcPr>
          <w:p w14:paraId="73F9E0ED" w14:textId="0AB44D35" w:rsidR="00D21C09" w:rsidRDefault="00D21C09" w:rsidP="00F32ED0">
            <w:pPr>
              <w:pStyle w:val="Header"/>
              <w:spacing w:before="120" w:after="120"/>
            </w:pPr>
            <w:r>
              <w:t>Estimated Impacts</w:t>
            </w:r>
          </w:p>
        </w:tc>
        <w:tc>
          <w:tcPr>
            <w:tcW w:w="7583" w:type="dxa"/>
            <w:gridSpan w:val="2"/>
            <w:shd w:val="clear" w:color="auto" w:fill="FFFFFF"/>
            <w:vAlign w:val="center"/>
          </w:tcPr>
          <w:p w14:paraId="2186D1FC" w14:textId="2082B3CB" w:rsidR="00D21C09" w:rsidRDefault="00D21C09" w:rsidP="00B6696C">
            <w:pPr>
              <w:pStyle w:val="Header"/>
              <w:spacing w:before="120" w:after="120"/>
              <w:rPr>
                <w:b w:val="0"/>
              </w:rPr>
            </w:pPr>
            <w:r>
              <w:rPr>
                <w:b w:val="0"/>
              </w:rPr>
              <w:t>Cost/Budgetary:  None</w:t>
            </w:r>
          </w:p>
          <w:p w14:paraId="5436D730" w14:textId="45B287AD" w:rsidR="00D21C09" w:rsidRPr="00F32ED0" w:rsidRDefault="00D21C09" w:rsidP="00B6696C">
            <w:pPr>
              <w:pStyle w:val="Header"/>
              <w:spacing w:before="120" w:after="120"/>
              <w:rPr>
                <w:b w:val="0"/>
              </w:rPr>
            </w:pPr>
            <w:r>
              <w:rPr>
                <w:b w:val="0"/>
              </w:rPr>
              <w:t>Project Duration:  No project required</w:t>
            </w:r>
          </w:p>
        </w:tc>
      </w:tr>
      <w:tr w:rsidR="00F32ED0" w:rsidRPr="00E01925" w14:paraId="759D97EA" w14:textId="77777777" w:rsidTr="0008643A">
        <w:trPr>
          <w:trHeight w:val="809"/>
        </w:trPr>
        <w:tc>
          <w:tcPr>
            <w:tcW w:w="2857" w:type="dxa"/>
            <w:gridSpan w:val="2"/>
            <w:shd w:val="clear" w:color="auto" w:fill="FFFFFF"/>
            <w:vAlign w:val="center"/>
          </w:tcPr>
          <w:p w14:paraId="705EA16B" w14:textId="17C198DE" w:rsidR="00F32ED0" w:rsidDel="00F32ED0" w:rsidRDefault="00F32ED0" w:rsidP="00F32ED0">
            <w:pPr>
              <w:pStyle w:val="Header"/>
              <w:spacing w:before="120" w:after="120"/>
            </w:pPr>
            <w:r>
              <w:t>Proposed Effective Date</w:t>
            </w:r>
          </w:p>
        </w:tc>
        <w:tc>
          <w:tcPr>
            <w:tcW w:w="7583" w:type="dxa"/>
            <w:gridSpan w:val="2"/>
            <w:shd w:val="clear" w:color="auto" w:fill="FFFFFF"/>
            <w:vAlign w:val="center"/>
          </w:tcPr>
          <w:p w14:paraId="7963681A" w14:textId="1233DB44" w:rsidR="00F32ED0" w:rsidRPr="00F32ED0" w:rsidRDefault="00D21C09" w:rsidP="00B6696C">
            <w:pPr>
              <w:pStyle w:val="Header"/>
              <w:spacing w:before="120" w:after="120"/>
              <w:rPr>
                <w:b w:val="0"/>
              </w:rPr>
            </w:pPr>
            <w:r>
              <w:rPr>
                <w:b w:val="0"/>
              </w:rPr>
              <w:t>First of the month following Public Utility Commission of Texas (PUCT) approval</w:t>
            </w:r>
          </w:p>
        </w:tc>
      </w:tr>
      <w:tr w:rsidR="00F32ED0" w:rsidRPr="00E01925" w14:paraId="3EC4FC77" w14:textId="77777777" w:rsidTr="0008643A">
        <w:trPr>
          <w:trHeight w:val="791"/>
        </w:trPr>
        <w:tc>
          <w:tcPr>
            <w:tcW w:w="2857" w:type="dxa"/>
            <w:gridSpan w:val="2"/>
            <w:shd w:val="clear" w:color="auto" w:fill="FFFFFF"/>
            <w:vAlign w:val="center"/>
          </w:tcPr>
          <w:p w14:paraId="6B93BECD" w14:textId="17D81C9F" w:rsidR="00F32ED0" w:rsidDel="00F32ED0" w:rsidRDefault="00F32ED0" w:rsidP="00F32ED0">
            <w:pPr>
              <w:pStyle w:val="Header"/>
              <w:spacing w:before="120" w:after="120"/>
            </w:pPr>
            <w:r>
              <w:t>Priority and Rank Assigned</w:t>
            </w:r>
          </w:p>
        </w:tc>
        <w:tc>
          <w:tcPr>
            <w:tcW w:w="7583" w:type="dxa"/>
            <w:gridSpan w:val="2"/>
            <w:shd w:val="clear" w:color="auto" w:fill="FFFFFF"/>
            <w:vAlign w:val="center"/>
          </w:tcPr>
          <w:p w14:paraId="1E0B9E4F" w14:textId="54B21A3F" w:rsidR="00F32ED0" w:rsidRPr="00F32ED0" w:rsidRDefault="00D21C09" w:rsidP="00B6696C">
            <w:pPr>
              <w:pStyle w:val="Header"/>
              <w:spacing w:before="120" w:after="120"/>
              <w:rPr>
                <w:b w:val="0"/>
              </w:rPr>
            </w:pPr>
            <w:r>
              <w:rPr>
                <w:b w:val="0"/>
              </w:rPr>
              <w:t>Not applicable</w:t>
            </w:r>
          </w:p>
        </w:tc>
      </w:tr>
      <w:tr w:rsidR="009D17F0" w14:paraId="117EEC9D" w14:textId="77777777" w:rsidTr="00F32ED0">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B6696C">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0F698F72" w:rsidR="009D17F0" w:rsidRPr="00FB509B" w:rsidRDefault="003A0C6A" w:rsidP="00F44236">
            <w:pPr>
              <w:pStyle w:val="NormalArial"/>
            </w:pPr>
            <w:r>
              <w:t>8.3</w:t>
            </w:r>
            <w:r w:rsidR="007628CE">
              <w:t>,</w:t>
            </w:r>
            <w:r>
              <w:t xml:space="preserve"> TSP Performance Monitoring and Compliance</w:t>
            </w:r>
          </w:p>
        </w:tc>
      </w:tr>
      <w:tr w:rsidR="00C9766A" w14:paraId="112502C0" w14:textId="77777777" w:rsidTr="00F32ED0">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B6696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2F17EB62" w:rsidR="00C9766A" w:rsidRPr="00FB509B" w:rsidRDefault="003A0C6A" w:rsidP="00176375">
            <w:pPr>
              <w:pStyle w:val="NormalArial"/>
              <w:spacing w:before="120" w:after="120"/>
            </w:pPr>
            <w:r>
              <w:t>None</w:t>
            </w:r>
          </w:p>
        </w:tc>
      </w:tr>
      <w:tr w:rsidR="009D17F0" w14:paraId="37367474" w14:textId="77777777" w:rsidTr="00F32ED0">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4437674F" w:rsidR="009D17F0" w:rsidRPr="00FB509B" w:rsidRDefault="003A0C6A" w:rsidP="00176375">
            <w:pPr>
              <w:pStyle w:val="NormalArial"/>
              <w:spacing w:before="120" w:after="120"/>
            </w:pPr>
            <w:bookmarkStart w:id="0" w:name="_Hlk180499883"/>
            <w:r>
              <w:t xml:space="preserve">This </w:t>
            </w:r>
            <w:r w:rsidR="007628CE">
              <w:t xml:space="preserve">Nodal Protocol </w:t>
            </w:r>
            <w:r>
              <w:t xml:space="preserve">Revision Request </w:t>
            </w:r>
            <w:r w:rsidR="007628CE">
              <w:t xml:space="preserve">(NPRR) </w:t>
            </w:r>
            <w:r w:rsidR="00BF525A">
              <w:t xml:space="preserve">removes language </w:t>
            </w:r>
            <w:r w:rsidR="00C02B95">
              <w:t xml:space="preserve">from Section 8.3 </w:t>
            </w:r>
            <w:r w:rsidR="00BF525A">
              <w:t xml:space="preserve">that is duplicative of requirements that are detailed in Section 3, Management Activities for the ERCOT System. </w:t>
            </w:r>
            <w:r w:rsidR="00BB3941">
              <w:t xml:space="preserve"> </w:t>
            </w:r>
            <w:r w:rsidR="00BF525A">
              <w:t xml:space="preserve">The provisions </w:t>
            </w:r>
            <w:r w:rsidR="00C02B95">
              <w:t>at issue provide</w:t>
            </w:r>
            <w:r w:rsidR="00BF525A">
              <w:t xml:space="preserve"> </w:t>
            </w:r>
            <w:r w:rsidR="008D248C">
              <w:t xml:space="preserve">model update requirements that are designed to ensure network data is in Common Information Model (CIM) format and uses the required naming convention. </w:t>
            </w:r>
            <w:bookmarkEnd w:id="0"/>
          </w:p>
        </w:tc>
      </w:tr>
      <w:tr w:rsidR="009D17F0" w14:paraId="7C0519CA" w14:textId="77777777" w:rsidTr="00F32ED0">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38B01750"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3F69D62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81AAD8C"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3848B4B" w:rsidR="00E71C39" w:rsidRDefault="00E71C39" w:rsidP="00E71C39">
            <w:pPr>
              <w:pStyle w:val="NormalArial"/>
              <w:spacing w:before="120"/>
              <w:rPr>
                <w:iCs/>
                <w:kern w:val="24"/>
              </w:rPr>
            </w:pPr>
            <w:r w:rsidRPr="006629C8">
              <w:lastRenderedPageBreak/>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4D27D03A"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5473272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3A0C6A" w14:paraId="3F80A5FA" w14:textId="77777777" w:rsidTr="00F32ED0">
        <w:trPr>
          <w:trHeight w:val="518"/>
        </w:trPr>
        <w:tc>
          <w:tcPr>
            <w:tcW w:w="2857" w:type="dxa"/>
            <w:gridSpan w:val="2"/>
            <w:shd w:val="clear" w:color="auto" w:fill="FFFFFF"/>
            <w:vAlign w:val="center"/>
          </w:tcPr>
          <w:p w14:paraId="6ABB5F27" w14:textId="61EC6BB8" w:rsidR="003A0C6A" w:rsidRDefault="003A0C6A" w:rsidP="00B6696C">
            <w:pPr>
              <w:pStyle w:val="Header"/>
              <w:spacing w:before="120"/>
            </w:pPr>
            <w:r>
              <w:lastRenderedPageBreak/>
              <w:t>Justification of Reason for Revision and Market Impacts</w:t>
            </w:r>
          </w:p>
        </w:tc>
        <w:tc>
          <w:tcPr>
            <w:tcW w:w="7583" w:type="dxa"/>
            <w:gridSpan w:val="2"/>
            <w:vAlign w:val="center"/>
          </w:tcPr>
          <w:p w14:paraId="313E5647" w14:textId="567155F6" w:rsidR="003A0C6A" w:rsidRPr="00625E5D" w:rsidRDefault="003A0C6A" w:rsidP="003A0C6A">
            <w:pPr>
              <w:pStyle w:val="NormalArial"/>
              <w:spacing w:before="120" w:after="120"/>
              <w:rPr>
                <w:iCs/>
                <w:kern w:val="24"/>
              </w:rPr>
            </w:pPr>
            <w:r>
              <w:t xml:space="preserve">ERCOT’s modeling systems automatically reject any submission that is not CIM compliant and any submissions where the naming convention is not adhered to. </w:t>
            </w:r>
            <w:r w:rsidR="00D0316C">
              <w:t xml:space="preserve"> </w:t>
            </w:r>
            <w:r>
              <w:t>This automatic validation enforces the requirements in Section 3</w:t>
            </w:r>
            <w:r w:rsidR="006568B4">
              <w:t xml:space="preserve">, </w:t>
            </w:r>
            <w:r>
              <w:t xml:space="preserve">rendering </w:t>
            </w:r>
            <w:r w:rsidR="006568B4">
              <w:t>the naming convention and format requirements found in Section 8.3</w:t>
            </w:r>
            <w:r w:rsidR="00BB3941">
              <w:t xml:space="preserve"> </w:t>
            </w:r>
            <w:r w:rsidR="006568B4">
              <w:t xml:space="preserve">duplicative and </w:t>
            </w:r>
            <w:r w:rsidR="0028402B">
              <w:t xml:space="preserve">unnecessary. </w:t>
            </w:r>
          </w:p>
        </w:tc>
      </w:tr>
      <w:tr w:rsidR="00F32ED0" w14:paraId="7F81E906" w14:textId="77777777" w:rsidTr="00F32ED0">
        <w:trPr>
          <w:trHeight w:val="518"/>
        </w:trPr>
        <w:tc>
          <w:tcPr>
            <w:tcW w:w="2857" w:type="dxa"/>
            <w:gridSpan w:val="2"/>
            <w:shd w:val="clear" w:color="auto" w:fill="FFFFFF"/>
            <w:vAlign w:val="center"/>
          </w:tcPr>
          <w:p w14:paraId="0192D7CE" w14:textId="7428889E" w:rsidR="00F32ED0" w:rsidRDefault="00F32ED0" w:rsidP="0008643A">
            <w:pPr>
              <w:pStyle w:val="Header"/>
              <w:spacing w:before="120" w:after="120"/>
            </w:pPr>
            <w:r>
              <w:t>PRS Decision</w:t>
            </w:r>
          </w:p>
        </w:tc>
        <w:tc>
          <w:tcPr>
            <w:tcW w:w="7583" w:type="dxa"/>
            <w:gridSpan w:val="2"/>
            <w:vAlign w:val="center"/>
          </w:tcPr>
          <w:p w14:paraId="4418636A" w14:textId="77777777" w:rsidR="00F32ED0" w:rsidRDefault="00F32ED0" w:rsidP="003A0C6A">
            <w:pPr>
              <w:pStyle w:val="NormalArial"/>
              <w:spacing w:before="120" w:after="120"/>
            </w:pPr>
            <w:r>
              <w:t xml:space="preserve">On 11/14/24, PRS voted to </w:t>
            </w:r>
            <w:r w:rsidR="004B3F80">
              <w:t>recommend approval of NPRR1258 as submitted.  All Market Segments participated in the vote.</w:t>
            </w:r>
          </w:p>
          <w:p w14:paraId="796DAC8F" w14:textId="5B8C682C" w:rsidR="00D21C09" w:rsidRDefault="00D21C09" w:rsidP="003A0C6A">
            <w:pPr>
              <w:pStyle w:val="NormalArial"/>
              <w:spacing w:before="120" w:after="120"/>
            </w:pPr>
            <w:r>
              <w:t>On 12/12/24, PRS voted t</w:t>
            </w:r>
            <w:r w:rsidRPr="00D21C09">
              <w:t>o endorse and forward to TAC the 11/14/24 PRS Report and 10/29/24 Impact Analysis for NPRR1258</w:t>
            </w:r>
            <w:r>
              <w:t>.  All Market Segments participated in the vote.</w:t>
            </w:r>
          </w:p>
        </w:tc>
      </w:tr>
      <w:tr w:rsidR="00F32ED0" w14:paraId="2028528B" w14:textId="77777777" w:rsidTr="00F32ED0">
        <w:trPr>
          <w:trHeight w:val="518"/>
        </w:trPr>
        <w:tc>
          <w:tcPr>
            <w:tcW w:w="2857" w:type="dxa"/>
            <w:gridSpan w:val="2"/>
            <w:tcBorders>
              <w:bottom w:val="single" w:sz="4" w:space="0" w:color="auto"/>
            </w:tcBorders>
            <w:shd w:val="clear" w:color="auto" w:fill="FFFFFF"/>
            <w:vAlign w:val="center"/>
          </w:tcPr>
          <w:p w14:paraId="49B0265A" w14:textId="03267B34" w:rsidR="00F32ED0" w:rsidRDefault="00F32ED0" w:rsidP="0008643A">
            <w:pPr>
              <w:pStyle w:val="Header"/>
              <w:spacing w:before="120" w:after="120"/>
            </w:pPr>
            <w:r>
              <w:t>Summary of PRS Discussion</w:t>
            </w:r>
          </w:p>
        </w:tc>
        <w:tc>
          <w:tcPr>
            <w:tcW w:w="7583" w:type="dxa"/>
            <w:gridSpan w:val="2"/>
            <w:tcBorders>
              <w:bottom w:val="single" w:sz="4" w:space="0" w:color="auto"/>
            </w:tcBorders>
            <w:vAlign w:val="center"/>
          </w:tcPr>
          <w:p w14:paraId="171AB7EC" w14:textId="77777777" w:rsidR="00F32ED0" w:rsidRDefault="00F32ED0" w:rsidP="003A0C6A">
            <w:pPr>
              <w:pStyle w:val="NormalArial"/>
              <w:spacing w:before="120" w:after="120"/>
            </w:pPr>
            <w:r>
              <w:t xml:space="preserve">On 11/14/24, PRS </w:t>
            </w:r>
            <w:r w:rsidR="00EE266B">
              <w:t>reviewed NPRR1258.</w:t>
            </w:r>
          </w:p>
          <w:p w14:paraId="05BC3420" w14:textId="18F23FDF" w:rsidR="00D21C09" w:rsidRDefault="00D21C09" w:rsidP="003A0C6A">
            <w:pPr>
              <w:pStyle w:val="NormalArial"/>
              <w:spacing w:before="120" w:after="120"/>
            </w:pPr>
            <w:r>
              <w:t>On 12/12/24, PRS reviewed the 10/29/24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2ED0" w:rsidRPr="001D0AB6" w14:paraId="5F4DAD39" w14:textId="77777777" w:rsidTr="003D6E6E">
        <w:trPr>
          <w:trHeight w:val="432"/>
        </w:trPr>
        <w:tc>
          <w:tcPr>
            <w:tcW w:w="10440" w:type="dxa"/>
            <w:gridSpan w:val="2"/>
            <w:shd w:val="clear" w:color="auto" w:fill="FFFFFF"/>
            <w:vAlign w:val="center"/>
          </w:tcPr>
          <w:p w14:paraId="02C51F48" w14:textId="77777777" w:rsidR="00F32ED0" w:rsidRPr="001D0AB6" w:rsidRDefault="00F32ED0" w:rsidP="003D6E6E">
            <w:pPr>
              <w:ind w:hanging="2"/>
              <w:jc w:val="center"/>
              <w:rPr>
                <w:rFonts w:ascii="Arial" w:hAnsi="Arial"/>
                <w:b/>
              </w:rPr>
            </w:pPr>
            <w:r w:rsidRPr="001D0AB6">
              <w:rPr>
                <w:rFonts w:ascii="Arial" w:hAnsi="Arial"/>
                <w:b/>
              </w:rPr>
              <w:t>Opinions</w:t>
            </w:r>
          </w:p>
        </w:tc>
      </w:tr>
      <w:tr w:rsidR="00F32ED0" w:rsidRPr="001D0AB6" w14:paraId="7BF3E28B" w14:textId="77777777" w:rsidTr="003D6E6E">
        <w:trPr>
          <w:trHeight w:val="432"/>
        </w:trPr>
        <w:tc>
          <w:tcPr>
            <w:tcW w:w="2880" w:type="dxa"/>
            <w:shd w:val="clear" w:color="auto" w:fill="FFFFFF"/>
            <w:vAlign w:val="center"/>
          </w:tcPr>
          <w:p w14:paraId="41FB5A05" w14:textId="77777777" w:rsidR="00F32ED0" w:rsidRPr="001D0AB6" w:rsidRDefault="00F32ED0" w:rsidP="003D6E6E">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2B95B63" w14:textId="633642E7" w:rsidR="00F32ED0" w:rsidRPr="00711CBC" w:rsidRDefault="00711CBC" w:rsidP="003D6E6E">
            <w:pPr>
              <w:spacing w:before="120" w:after="120"/>
              <w:ind w:hanging="2"/>
              <w:rPr>
                <w:rFonts w:ascii="Arial" w:hAnsi="Arial" w:cs="Arial"/>
              </w:rPr>
            </w:pPr>
            <w:r w:rsidRPr="00711CBC">
              <w:rPr>
                <w:rFonts w:ascii="Arial" w:hAnsi="Arial" w:cs="Arial"/>
                <w:color w:val="000000"/>
              </w:rPr>
              <w:t xml:space="preserve">ERCOT Credit Staff and the </w:t>
            </w:r>
            <w:r w:rsidRPr="00711CBC">
              <w:rPr>
                <w:rFonts w:ascii="Arial" w:hAnsi="Arial" w:cs="Arial"/>
              </w:rPr>
              <w:t>Credit Finance Sub Group (CFSG)</w:t>
            </w:r>
            <w:r w:rsidRPr="00711CBC">
              <w:rPr>
                <w:rFonts w:ascii="Arial" w:hAnsi="Arial" w:cs="Arial"/>
                <w:color w:val="000000"/>
              </w:rPr>
              <w:t xml:space="preserve"> have reviewed NPRR1</w:t>
            </w:r>
            <w:r w:rsidRPr="00711CBC">
              <w:rPr>
                <w:rFonts w:ascii="Arial" w:hAnsi="Arial" w:cs="Arial"/>
              </w:rPr>
              <w:t>258</w:t>
            </w:r>
            <w:r w:rsidRPr="00711CBC">
              <w:rPr>
                <w:rFonts w:ascii="Arial" w:hAnsi="Arial" w:cs="Arial"/>
                <w:color w:val="000000"/>
              </w:rPr>
              <w:t xml:space="preserve"> and do not believe that it requires changes to credit monitoring activity or the calculation of liability.</w:t>
            </w:r>
          </w:p>
        </w:tc>
      </w:tr>
      <w:tr w:rsidR="00F32ED0" w:rsidRPr="001D0AB6" w14:paraId="3FFF3637" w14:textId="77777777" w:rsidTr="003D6E6E">
        <w:trPr>
          <w:trHeight w:val="432"/>
        </w:trPr>
        <w:tc>
          <w:tcPr>
            <w:tcW w:w="2880" w:type="dxa"/>
            <w:shd w:val="clear" w:color="auto" w:fill="FFFFFF"/>
            <w:vAlign w:val="center"/>
          </w:tcPr>
          <w:p w14:paraId="5646D8D1" w14:textId="77777777" w:rsidR="00F32ED0" w:rsidRPr="001D0AB6" w:rsidRDefault="00F32ED0" w:rsidP="003D6E6E">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6F8C089" w14:textId="77777777" w:rsidR="00F32ED0" w:rsidRPr="001D0AB6" w:rsidRDefault="00F32ED0" w:rsidP="003D6E6E">
            <w:pPr>
              <w:spacing w:before="120" w:after="120"/>
              <w:ind w:hanging="2"/>
              <w:rPr>
                <w:rFonts w:ascii="Arial" w:hAnsi="Arial"/>
                <w:b/>
                <w:bCs/>
              </w:rPr>
            </w:pPr>
            <w:r w:rsidRPr="001D0AB6">
              <w:rPr>
                <w:rFonts w:ascii="Arial" w:hAnsi="Arial"/>
              </w:rPr>
              <w:t>To be determined</w:t>
            </w:r>
          </w:p>
        </w:tc>
      </w:tr>
      <w:tr w:rsidR="00F32ED0" w:rsidRPr="001D0AB6" w14:paraId="5385BF30" w14:textId="77777777" w:rsidTr="003D6E6E">
        <w:trPr>
          <w:trHeight w:val="432"/>
        </w:trPr>
        <w:tc>
          <w:tcPr>
            <w:tcW w:w="2880" w:type="dxa"/>
            <w:shd w:val="clear" w:color="auto" w:fill="FFFFFF"/>
            <w:vAlign w:val="center"/>
          </w:tcPr>
          <w:p w14:paraId="3CCFABEE" w14:textId="77777777" w:rsidR="00F32ED0" w:rsidRPr="001D0AB6" w:rsidRDefault="00F32ED0" w:rsidP="003D6E6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6039C09" w14:textId="77777777" w:rsidR="00F32ED0" w:rsidRPr="001D0AB6" w:rsidRDefault="00F32ED0" w:rsidP="003D6E6E">
            <w:pPr>
              <w:spacing w:before="120" w:after="120"/>
              <w:ind w:hanging="2"/>
              <w:rPr>
                <w:rFonts w:ascii="Arial" w:hAnsi="Arial"/>
                <w:b/>
                <w:bCs/>
              </w:rPr>
            </w:pPr>
            <w:r w:rsidRPr="001D0AB6">
              <w:rPr>
                <w:rFonts w:ascii="Arial" w:hAnsi="Arial"/>
              </w:rPr>
              <w:t>To be determined</w:t>
            </w:r>
          </w:p>
        </w:tc>
      </w:tr>
      <w:tr w:rsidR="00F32ED0" w:rsidRPr="001D0AB6" w14:paraId="452F00C5" w14:textId="77777777" w:rsidTr="003D6E6E">
        <w:trPr>
          <w:trHeight w:val="432"/>
        </w:trPr>
        <w:tc>
          <w:tcPr>
            <w:tcW w:w="2880" w:type="dxa"/>
            <w:shd w:val="clear" w:color="auto" w:fill="FFFFFF"/>
            <w:vAlign w:val="center"/>
          </w:tcPr>
          <w:p w14:paraId="4D047DF0" w14:textId="77777777" w:rsidR="00F32ED0" w:rsidRPr="001D0AB6" w:rsidRDefault="00F32ED0" w:rsidP="003D6E6E">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0603070" w14:textId="77777777" w:rsidR="00F32ED0" w:rsidRPr="001D0AB6" w:rsidRDefault="00F32ED0" w:rsidP="003D6E6E">
            <w:pPr>
              <w:spacing w:before="120" w:after="120"/>
              <w:ind w:hanging="2"/>
              <w:rPr>
                <w:rFonts w:ascii="Arial" w:hAnsi="Arial"/>
                <w:b/>
                <w:bCs/>
              </w:rPr>
            </w:pPr>
            <w:r w:rsidRPr="001D0AB6">
              <w:rPr>
                <w:rFonts w:ascii="Arial" w:hAnsi="Arial"/>
              </w:rPr>
              <w:t>To be determined</w:t>
            </w:r>
          </w:p>
        </w:tc>
      </w:tr>
    </w:tbl>
    <w:p w14:paraId="16D95350" w14:textId="77777777" w:rsidR="00F32ED0" w:rsidRPr="00D85807" w:rsidRDefault="00F32E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38A91DB" w:rsidR="009A3772" w:rsidRDefault="003A0C6A">
            <w:pPr>
              <w:pStyle w:val="NormalArial"/>
            </w:pPr>
            <w:r>
              <w:t>Eric Meier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1987742" w:rsidR="009A3772" w:rsidRDefault="0044592E">
            <w:pPr>
              <w:pStyle w:val="NormalArial"/>
            </w:pPr>
            <w:hyperlink r:id="rId20" w:history="1">
              <w:r w:rsidR="007628CE" w:rsidRPr="006B5AC0">
                <w:rPr>
                  <w:rStyle w:val="Hyperlink"/>
                </w:rPr>
                <w:t>eric.meier@ercot.com</w:t>
              </w:r>
            </w:hyperlink>
            <w:r w:rsidR="007628C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23B0A6D" w:rsidR="009A3772" w:rsidRDefault="003A0C6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063A81CC" w:rsidR="009A3772" w:rsidRDefault="003A0C6A">
            <w:pPr>
              <w:pStyle w:val="NormalArial"/>
            </w:pPr>
            <w:r>
              <w:t>512-248-6770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217469A"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4614F30" w:rsidR="009A3772" w:rsidRDefault="003A0C6A">
            <w:pPr>
              <w:pStyle w:val="NormalArial"/>
            </w:pPr>
            <w:r>
              <w:t>N</w:t>
            </w:r>
            <w:r w:rsidR="007628CE">
              <w:t>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628CE" w:rsidRPr="00D56D61" w14:paraId="10A3A547" w14:textId="77777777" w:rsidTr="00D176CF">
        <w:trPr>
          <w:cantSplit/>
          <w:trHeight w:val="432"/>
        </w:trPr>
        <w:tc>
          <w:tcPr>
            <w:tcW w:w="2880" w:type="dxa"/>
            <w:vAlign w:val="center"/>
          </w:tcPr>
          <w:p w14:paraId="7884BA3B" w14:textId="77777777" w:rsidR="007628CE" w:rsidRPr="007C199B" w:rsidRDefault="007628CE" w:rsidP="007628CE">
            <w:pPr>
              <w:pStyle w:val="NormalArial"/>
              <w:rPr>
                <w:b/>
              </w:rPr>
            </w:pPr>
            <w:r w:rsidRPr="007C199B">
              <w:rPr>
                <w:b/>
              </w:rPr>
              <w:t>Name</w:t>
            </w:r>
          </w:p>
        </w:tc>
        <w:tc>
          <w:tcPr>
            <w:tcW w:w="7560" w:type="dxa"/>
            <w:vAlign w:val="center"/>
          </w:tcPr>
          <w:p w14:paraId="16E95662" w14:textId="5E049F57" w:rsidR="007628CE" w:rsidRPr="00D56D61" w:rsidRDefault="007628CE" w:rsidP="007628CE">
            <w:pPr>
              <w:pStyle w:val="NormalArial"/>
            </w:pPr>
            <w:r>
              <w:t>Jordan Troublefield</w:t>
            </w:r>
          </w:p>
        </w:tc>
      </w:tr>
      <w:tr w:rsidR="007628CE" w:rsidRPr="00D56D61" w14:paraId="6B648C6B" w14:textId="77777777" w:rsidTr="00D176CF">
        <w:trPr>
          <w:cantSplit/>
          <w:trHeight w:val="432"/>
        </w:trPr>
        <w:tc>
          <w:tcPr>
            <w:tcW w:w="2880" w:type="dxa"/>
            <w:vAlign w:val="center"/>
          </w:tcPr>
          <w:p w14:paraId="710846B1" w14:textId="77777777" w:rsidR="007628CE" w:rsidRPr="007C199B" w:rsidRDefault="007628CE" w:rsidP="007628CE">
            <w:pPr>
              <w:pStyle w:val="NormalArial"/>
              <w:rPr>
                <w:b/>
              </w:rPr>
            </w:pPr>
            <w:r w:rsidRPr="007C199B">
              <w:rPr>
                <w:b/>
              </w:rPr>
              <w:t>E-Mail Address</w:t>
            </w:r>
          </w:p>
        </w:tc>
        <w:tc>
          <w:tcPr>
            <w:tcW w:w="7560" w:type="dxa"/>
            <w:vAlign w:val="center"/>
          </w:tcPr>
          <w:p w14:paraId="658CF374" w14:textId="7261A731" w:rsidR="007628CE" w:rsidRPr="00D56D61" w:rsidRDefault="0044592E" w:rsidP="007628CE">
            <w:pPr>
              <w:pStyle w:val="NormalArial"/>
            </w:pPr>
            <w:hyperlink r:id="rId21" w:history="1">
              <w:r w:rsidR="007628CE" w:rsidRPr="00D466F0">
                <w:rPr>
                  <w:rStyle w:val="Hyperlink"/>
                </w:rPr>
                <w:t>Jordan.Troublefield@ercot.com</w:t>
              </w:r>
            </w:hyperlink>
          </w:p>
        </w:tc>
      </w:tr>
      <w:tr w:rsidR="007628CE" w:rsidRPr="005370B5" w14:paraId="4DE85C0D" w14:textId="77777777" w:rsidTr="00D176CF">
        <w:trPr>
          <w:cantSplit/>
          <w:trHeight w:val="432"/>
        </w:trPr>
        <w:tc>
          <w:tcPr>
            <w:tcW w:w="2880" w:type="dxa"/>
            <w:vAlign w:val="center"/>
          </w:tcPr>
          <w:p w14:paraId="0B6BD890" w14:textId="77777777" w:rsidR="007628CE" w:rsidRPr="007C199B" w:rsidRDefault="007628CE" w:rsidP="007628CE">
            <w:pPr>
              <w:pStyle w:val="NormalArial"/>
              <w:rPr>
                <w:b/>
              </w:rPr>
            </w:pPr>
            <w:r w:rsidRPr="007C199B">
              <w:rPr>
                <w:b/>
              </w:rPr>
              <w:t>Phone Number</w:t>
            </w:r>
          </w:p>
        </w:tc>
        <w:tc>
          <w:tcPr>
            <w:tcW w:w="7560" w:type="dxa"/>
            <w:vAlign w:val="center"/>
          </w:tcPr>
          <w:p w14:paraId="435FD12C" w14:textId="2757F3CB" w:rsidR="007628CE" w:rsidRDefault="007628CE" w:rsidP="007628CE">
            <w:pPr>
              <w:pStyle w:val="NormalArial"/>
            </w:pPr>
            <w:r w:rsidRPr="007927CE">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2ED0" w:rsidRPr="001D0AB6" w14:paraId="143B8D55" w14:textId="77777777" w:rsidTr="003D6E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0BBC17" w14:textId="77777777" w:rsidR="00F32ED0" w:rsidRPr="001D0AB6" w:rsidRDefault="00F32ED0" w:rsidP="003D6E6E">
            <w:pPr>
              <w:ind w:hanging="2"/>
              <w:jc w:val="center"/>
              <w:rPr>
                <w:rFonts w:ascii="Arial" w:hAnsi="Arial"/>
                <w:b/>
              </w:rPr>
            </w:pPr>
            <w:r w:rsidRPr="001D0AB6">
              <w:rPr>
                <w:rFonts w:ascii="Arial" w:hAnsi="Arial"/>
                <w:b/>
              </w:rPr>
              <w:t>Comments Received</w:t>
            </w:r>
          </w:p>
        </w:tc>
      </w:tr>
      <w:tr w:rsidR="00F32ED0" w:rsidRPr="001D0AB6" w14:paraId="353AD72D"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9BA96" w14:textId="77777777" w:rsidR="00F32ED0" w:rsidRPr="001D0AB6" w:rsidRDefault="00F32ED0" w:rsidP="003D6E6E">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967FBFC" w14:textId="77777777" w:rsidR="00F32ED0" w:rsidRPr="001D0AB6" w:rsidRDefault="00F32ED0" w:rsidP="003D6E6E">
            <w:pPr>
              <w:ind w:hanging="2"/>
              <w:rPr>
                <w:rFonts w:ascii="Arial" w:hAnsi="Arial"/>
                <w:b/>
              </w:rPr>
            </w:pPr>
            <w:r w:rsidRPr="001D0AB6">
              <w:rPr>
                <w:rFonts w:ascii="Arial" w:hAnsi="Arial"/>
                <w:b/>
              </w:rPr>
              <w:t>Comment Summary</w:t>
            </w:r>
          </w:p>
        </w:tc>
      </w:tr>
      <w:tr w:rsidR="00F32ED0" w:rsidRPr="001D0AB6" w14:paraId="4486AEBB"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5DB104" w14:textId="77777777" w:rsidR="00F32ED0" w:rsidRPr="001D0AB6" w:rsidRDefault="00F32ED0" w:rsidP="003D6E6E">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E5CADDB" w14:textId="77777777" w:rsidR="00F32ED0" w:rsidRPr="001D0AB6" w:rsidRDefault="00F32ED0" w:rsidP="003D6E6E">
            <w:pPr>
              <w:spacing w:before="120" w:after="120"/>
              <w:rPr>
                <w:rFonts w:ascii="Arial" w:hAnsi="Arial"/>
              </w:rPr>
            </w:pPr>
          </w:p>
        </w:tc>
      </w:tr>
    </w:tbl>
    <w:p w14:paraId="2B4BBEE8" w14:textId="77777777" w:rsidR="00F32ED0" w:rsidRDefault="00F32ED0">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8CE" w14:paraId="11BC54D9" w14:textId="77777777" w:rsidTr="00B56717">
        <w:trPr>
          <w:trHeight w:val="350"/>
        </w:trPr>
        <w:tc>
          <w:tcPr>
            <w:tcW w:w="10440" w:type="dxa"/>
            <w:tcBorders>
              <w:bottom w:val="single" w:sz="4" w:space="0" w:color="auto"/>
            </w:tcBorders>
            <w:shd w:val="clear" w:color="auto" w:fill="FFFFFF"/>
            <w:vAlign w:val="center"/>
          </w:tcPr>
          <w:p w14:paraId="6710FCBA" w14:textId="77777777" w:rsidR="007628CE" w:rsidRDefault="007628CE" w:rsidP="00B56717">
            <w:pPr>
              <w:pStyle w:val="Header"/>
              <w:jc w:val="center"/>
            </w:pPr>
            <w:r>
              <w:t>Market Rules Notes</w:t>
            </w:r>
          </w:p>
        </w:tc>
      </w:tr>
    </w:tbl>
    <w:p w14:paraId="422DB800" w14:textId="33B1829E" w:rsidR="007628CE" w:rsidRPr="00D56D61" w:rsidRDefault="007A6F5F" w:rsidP="0044592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1897F9E" w14:textId="77777777" w:rsidR="003A0C6A" w:rsidRDefault="003A0C6A" w:rsidP="003A0C6A">
      <w:pPr>
        <w:pStyle w:val="H2"/>
        <w:ind w:left="907" w:hanging="907"/>
      </w:pPr>
      <w:bookmarkStart w:id="2" w:name="_Toc141777786"/>
      <w:bookmarkStart w:id="3" w:name="_Toc203961372"/>
      <w:bookmarkStart w:id="4" w:name="_Toc400968512"/>
      <w:bookmarkStart w:id="5" w:name="_Toc402362760"/>
      <w:bookmarkStart w:id="6" w:name="_Toc405554826"/>
      <w:bookmarkStart w:id="7" w:name="_Toc458771485"/>
      <w:bookmarkStart w:id="8" w:name="_Toc458771608"/>
      <w:bookmarkStart w:id="9" w:name="_Toc460939785"/>
      <w:bookmarkStart w:id="10" w:name="_Toc162532184"/>
      <w:r>
        <w:t>8.3</w:t>
      </w:r>
      <w:r>
        <w:tab/>
        <w:t>TSP Performance Monitoring and Compliance</w:t>
      </w:r>
      <w:bookmarkEnd w:id="2"/>
      <w:bookmarkEnd w:id="3"/>
      <w:bookmarkEnd w:id="4"/>
      <w:bookmarkEnd w:id="5"/>
      <w:bookmarkEnd w:id="6"/>
      <w:bookmarkEnd w:id="7"/>
      <w:bookmarkEnd w:id="8"/>
      <w:bookmarkEnd w:id="9"/>
      <w:bookmarkEnd w:id="10"/>
    </w:p>
    <w:p w14:paraId="72F1B1D7" w14:textId="7107E6F3" w:rsidR="003A0C6A" w:rsidRDefault="003A0C6A" w:rsidP="003A0C6A">
      <w:pPr>
        <w:pStyle w:val="BodyTextNumbered"/>
      </w:pPr>
      <w:r>
        <w:t>(1)</w:t>
      </w:r>
      <w:r>
        <w:tab/>
        <w:t xml:space="preserve">ERCOT shall develop a Technical Advisory Committee (TAC)- and ERCOT Board-approved Transmission Service Provider (TSP) monitoring program to be included in the Operating Guides for </w:t>
      </w:r>
      <w:bookmarkStart w:id="11" w:name="_Hlk180746840"/>
      <w:r>
        <w:t>TSPs</w:t>
      </w:r>
      <w:ins w:id="12" w:author="ERCOT" w:date="2024-09-24T11:39:00Z">
        <w:r w:rsidR="007674AA">
          <w:t xml:space="preserve"> </w:t>
        </w:r>
      </w:ins>
      <w:ins w:id="13" w:author="ERCOT" w:date="2024-10-22T13:48:00Z">
        <w:r w:rsidR="00B949D5">
          <w:t>regarding</w:t>
        </w:r>
      </w:ins>
      <w:ins w:id="14" w:author="ERCOT" w:date="2024-09-24T11:40:00Z">
        <w:r w:rsidR="007674AA">
          <w:t xml:space="preserve"> Real-Time </w:t>
        </w:r>
      </w:ins>
      <w:ins w:id="15" w:author="ERCOT" w:date="2024-09-24T11:42:00Z">
        <w:r w:rsidR="006C221C">
          <w:t xml:space="preserve">data </w:t>
        </w:r>
      </w:ins>
      <w:ins w:id="16" w:author="ERCOT" w:date="2024-09-25T11:27:00Z">
        <w:r w:rsidR="00203811">
          <w:t>t</w:t>
        </w:r>
      </w:ins>
      <w:ins w:id="17" w:author="ERCOT" w:date="2024-09-24T11:40:00Z">
        <w:r w:rsidR="007674AA">
          <w:t>elemetry performance</w:t>
        </w:r>
      </w:ins>
      <w:bookmarkEnd w:id="11"/>
      <w:ins w:id="18" w:author="ERCOT" w:date="2024-09-24T11:41:00Z">
        <w:r w:rsidR="007674AA">
          <w:t>.</w:t>
        </w:r>
      </w:ins>
      <w:del w:id="19" w:author="ERCOT" w:date="2024-09-24T11:40:00Z">
        <w:r w:rsidDel="007674AA">
          <w:delText>, which shall include the following:</w:delText>
        </w:r>
      </w:del>
    </w:p>
    <w:p w14:paraId="3D407ABE" w14:textId="7881160F" w:rsidR="003A0C6A" w:rsidDel="007674AA" w:rsidRDefault="003A0C6A" w:rsidP="007A6F5F">
      <w:pPr>
        <w:pStyle w:val="List"/>
        <w:ind w:firstLine="0"/>
        <w:rPr>
          <w:del w:id="20" w:author="ERCOT" w:date="2024-09-24T11:40:00Z"/>
          <w:rStyle w:val="CharChar"/>
        </w:rPr>
      </w:pPr>
      <w:del w:id="21" w:author="ERCOT" w:date="2024-09-24T11:40:00Z">
        <w:r w:rsidDel="007674AA">
          <w:rPr>
            <w:rStyle w:val="CharChar"/>
          </w:rPr>
          <w:delText>(a)</w:delText>
        </w:r>
        <w:r w:rsidDel="007674AA">
          <w:rPr>
            <w:rStyle w:val="CharChar"/>
          </w:rPr>
          <w:tab/>
          <w:delText>Real-Time data:</w:delText>
        </w:r>
      </w:del>
    </w:p>
    <w:p w14:paraId="6DB1ABC1" w14:textId="26742851" w:rsidR="003A0C6A" w:rsidDel="003A0C6A" w:rsidRDefault="003A0C6A" w:rsidP="00D0316C">
      <w:pPr>
        <w:pStyle w:val="List2"/>
        <w:ind w:left="2160" w:firstLine="0"/>
        <w:rPr>
          <w:del w:id="22" w:author="ERCOT" w:date="2024-09-09T13:15:00Z"/>
          <w:rStyle w:val="CharChar"/>
          <w:iCs w:val="0"/>
        </w:rPr>
      </w:pPr>
      <w:del w:id="23" w:author="ERCOT" w:date="2024-09-24T11:40:00Z">
        <w:r w:rsidDel="007674AA">
          <w:rPr>
            <w:rStyle w:val="CharChar"/>
          </w:rPr>
          <w:delText>(i)</w:delText>
        </w:r>
        <w:r w:rsidDel="007674AA">
          <w:rPr>
            <w:rStyle w:val="CharChar"/>
          </w:rPr>
          <w:tab/>
          <w:delText>Telemetry performance; and</w:delText>
        </w:r>
      </w:del>
    </w:p>
    <w:p w14:paraId="5416F80F" w14:textId="38B8F8F2" w:rsidR="003A0C6A" w:rsidRDefault="003A0C6A" w:rsidP="00637188">
      <w:pPr>
        <w:spacing w:after="240"/>
        <w:ind w:left="1440" w:hanging="720"/>
        <w:rPr>
          <w:rStyle w:val="CharChar"/>
          <w:iCs w:val="0"/>
        </w:rPr>
      </w:pPr>
      <w:del w:id="24" w:author="ERCOT" w:date="2024-09-09T13:14:00Z">
        <w:r w:rsidDel="003A0C6A">
          <w:rPr>
            <w:rStyle w:val="CharChar"/>
          </w:rPr>
          <w:delText>(b)</w:delText>
        </w:r>
        <w:r w:rsidDel="003A0C6A">
          <w:rPr>
            <w:rStyle w:val="CharChar"/>
          </w:rPr>
          <w:tab/>
          <w:delText>Compliance with model update requirements, including provision of network data in Common Informational Model (CIM) compatible format and consistency with the Transmission Element naming convention developed in accordance under Section 3, Management Activities for the ERCOT System.</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A0C6A" w:rsidRPr="006945A2" w14:paraId="193F0120" w14:textId="77777777" w:rsidTr="00710DCD">
        <w:tc>
          <w:tcPr>
            <w:tcW w:w="9576" w:type="dxa"/>
            <w:shd w:val="pct12" w:color="auto" w:fill="auto"/>
          </w:tcPr>
          <w:p w14:paraId="1037357D" w14:textId="77777777" w:rsidR="003A0C6A" w:rsidRDefault="003A0C6A" w:rsidP="00710DCD">
            <w:pPr>
              <w:pStyle w:val="Instructions"/>
              <w:widowControl w:val="0"/>
              <w:spacing w:before="120"/>
            </w:pPr>
            <w:r w:rsidRPr="00816D3B">
              <w:t>[</w:t>
            </w:r>
            <w:r>
              <w:t>NPRR857:  Replace Section</w:t>
            </w:r>
            <w:r w:rsidRPr="0055625E">
              <w:rPr>
                <w:iCs w:val="0"/>
              </w:rPr>
              <w:t xml:space="preserve"> </w:t>
            </w:r>
            <w:r>
              <w:t xml:space="preserve">8.3 above with the following upon system implementation and </w:t>
            </w:r>
            <w:r w:rsidRPr="009D75A8">
              <w:t xml:space="preserve">satisfying the following conditions: </w:t>
            </w:r>
            <w:r>
              <w:t xml:space="preserve"> </w:t>
            </w:r>
            <w:r w:rsidRPr="009D75A8">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D75A8">
              <w:lastRenderedPageBreak/>
              <w:t>interconnection; and (b) The financial security required to fund the interconnection facilities</w:t>
            </w:r>
            <w:r>
              <w:t>:</w:t>
            </w:r>
            <w:r w:rsidRPr="00816D3B">
              <w:t>]</w:t>
            </w:r>
          </w:p>
          <w:p w14:paraId="310BAE50" w14:textId="77777777" w:rsidR="003A0C6A" w:rsidRPr="008A1D3F" w:rsidRDefault="003A0C6A" w:rsidP="00710DCD">
            <w:pPr>
              <w:spacing w:before="240" w:after="240"/>
              <w:rPr>
                <w:b/>
              </w:rPr>
            </w:pPr>
            <w:bookmarkStart w:id="25" w:name="_Toc381079317"/>
            <w:bookmarkStart w:id="26" w:name="_Toc389042193"/>
            <w:bookmarkStart w:id="27" w:name="_Toc390435477"/>
            <w:bookmarkStart w:id="28" w:name="_Toc391534091"/>
            <w:bookmarkStart w:id="29" w:name="_Toc400968513"/>
            <w:bookmarkStart w:id="30" w:name="_Toc402362761"/>
            <w:bookmarkStart w:id="31" w:name="_Toc402363377"/>
            <w:bookmarkStart w:id="32" w:name="_Toc405554827"/>
            <w:bookmarkStart w:id="33" w:name="_Toc406594239"/>
            <w:bookmarkStart w:id="34" w:name="_Toc416429418"/>
            <w:bookmarkStart w:id="35" w:name="_Toc423094468"/>
            <w:bookmarkStart w:id="36" w:name="_Toc427076126"/>
            <w:bookmarkStart w:id="37" w:name="_Toc430078251"/>
            <w:bookmarkStart w:id="38" w:name="_Toc432405967"/>
            <w:bookmarkStart w:id="39" w:name="_Toc433097723"/>
            <w:bookmarkStart w:id="40" w:name="_Toc438017564"/>
            <w:bookmarkStart w:id="41" w:name="_Toc440631064"/>
            <w:bookmarkStart w:id="42" w:name="_Toc442356410"/>
            <w:bookmarkStart w:id="43" w:name="_Toc447619660"/>
            <w:bookmarkStart w:id="44" w:name="_Toc452971786"/>
            <w:bookmarkStart w:id="45" w:name="_Toc458771486"/>
            <w:bookmarkStart w:id="46" w:name="_Toc458771609"/>
            <w:bookmarkStart w:id="47" w:name="_Toc458771662"/>
            <w:bookmarkStart w:id="48" w:name="_Toc460939786"/>
            <w:bookmarkStart w:id="49" w:name="_Toc461101811"/>
            <w:bookmarkStart w:id="50" w:name="_Toc465246239"/>
            <w:r w:rsidRPr="008A1D3F">
              <w:rPr>
                <w:b/>
              </w:rPr>
              <w:t>8.3</w:t>
            </w:r>
            <w:r w:rsidRPr="008A1D3F">
              <w:rPr>
                <w:b/>
              </w:rPr>
              <w:tab/>
              <w:t xml:space="preserve">TSP </w:t>
            </w:r>
            <w:r w:rsidRPr="00E55E72">
              <w:rPr>
                <w:b/>
              </w:rPr>
              <w:t xml:space="preserve">and DCTO </w:t>
            </w:r>
            <w:r w:rsidRPr="008A1D3F">
              <w:rPr>
                <w:b/>
              </w:rPr>
              <w:t>Performance Monitoring and Compliance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282B0BDB" w14:textId="6D56ACDB" w:rsidR="003A0C6A" w:rsidRPr="005D0883" w:rsidDel="007674AA" w:rsidRDefault="003A0C6A" w:rsidP="007674AA">
            <w:pPr>
              <w:widowControl w:val="0"/>
              <w:spacing w:after="240"/>
              <w:ind w:left="697" w:hanging="720"/>
              <w:rPr>
                <w:del w:id="51" w:author="ERCOT" w:date="2024-09-24T11:40:00Z"/>
                <w:b/>
                <w:iCs/>
              </w:rPr>
            </w:pPr>
            <w:r w:rsidRPr="005D0883">
              <w:rPr>
                <w:iCs/>
              </w:rPr>
              <w:t>(1)</w:t>
            </w:r>
            <w:r w:rsidRPr="005D0883">
              <w:rPr>
                <w:iCs/>
              </w:rPr>
              <w:tab/>
              <w:t xml:space="preserve">ERCOT shall develop a Technical Advisory Committee (TAC)- and ERCOT Board-approved Transmission Service Provider (TSP) </w:t>
            </w:r>
            <w:r w:rsidRPr="00E55E72">
              <w:rPr>
                <w:iCs/>
              </w:rPr>
              <w:t>and Direct Current Tie Operator (DCTO)</w:t>
            </w:r>
            <w:r>
              <w:rPr>
                <w:iCs/>
              </w:rPr>
              <w:t xml:space="preserve"> </w:t>
            </w:r>
            <w:r w:rsidRPr="005D0883">
              <w:rPr>
                <w:iCs/>
              </w:rPr>
              <w:t>monitoring program to be included in the Operating Guides for TSPs</w:t>
            </w:r>
            <w:r>
              <w:rPr>
                <w:iCs/>
              </w:rPr>
              <w:t xml:space="preserve"> and DCTOs</w:t>
            </w:r>
            <w:ins w:id="52" w:author="ERCOT" w:date="2024-09-24T11:40:00Z">
              <w:r w:rsidR="007674AA">
                <w:rPr>
                  <w:iCs/>
                </w:rPr>
                <w:t xml:space="preserve"> </w:t>
              </w:r>
            </w:ins>
            <w:ins w:id="53" w:author="ERCOT" w:date="2024-10-25T11:51:00Z">
              <w:r w:rsidR="00FE0B4A">
                <w:rPr>
                  <w:iCs/>
                </w:rPr>
                <w:t>regarding</w:t>
              </w:r>
            </w:ins>
            <w:ins w:id="54" w:author="ERCOT" w:date="2024-09-24T11:40:00Z">
              <w:r w:rsidR="007674AA">
                <w:rPr>
                  <w:iCs/>
                </w:rPr>
                <w:t xml:space="preserve"> Real-Time </w:t>
              </w:r>
            </w:ins>
            <w:ins w:id="55" w:author="ERCOT" w:date="2024-09-24T11:42:00Z">
              <w:r w:rsidR="006C221C">
                <w:rPr>
                  <w:iCs/>
                </w:rPr>
                <w:t xml:space="preserve">data </w:t>
              </w:r>
            </w:ins>
            <w:ins w:id="56" w:author="ERCOT" w:date="2024-09-25T11:27:00Z">
              <w:r w:rsidR="00203811">
                <w:rPr>
                  <w:iCs/>
                </w:rPr>
                <w:t>t</w:t>
              </w:r>
            </w:ins>
            <w:ins w:id="57" w:author="ERCOT" w:date="2024-09-24T11:40:00Z">
              <w:r w:rsidR="007674AA">
                <w:rPr>
                  <w:iCs/>
                </w:rPr>
                <w:t>elemetry performance.</w:t>
              </w:r>
            </w:ins>
            <w:del w:id="58" w:author="ERCOT" w:date="2024-09-24T11:40:00Z">
              <w:r w:rsidRPr="005D0883" w:rsidDel="007674AA">
                <w:rPr>
                  <w:iCs/>
                </w:rPr>
                <w:delText>, which shall include the following:</w:delText>
              </w:r>
            </w:del>
          </w:p>
          <w:p w14:paraId="16728D67" w14:textId="6CD00389" w:rsidR="003A0C6A" w:rsidRPr="005D0883" w:rsidDel="007674AA" w:rsidRDefault="003A0C6A" w:rsidP="00637188">
            <w:pPr>
              <w:widowControl w:val="0"/>
              <w:spacing w:after="240"/>
              <w:ind w:left="697" w:firstLine="5"/>
              <w:rPr>
                <w:del w:id="59" w:author="ERCOT" w:date="2024-09-24T11:40:00Z"/>
                <w:iCs/>
              </w:rPr>
            </w:pPr>
            <w:del w:id="60" w:author="ERCOT" w:date="2024-09-24T11:40:00Z">
              <w:r w:rsidRPr="005D0883" w:rsidDel="007674AA">
                <w:delText>(</w:delText>
              </w:r>
              <w:r w:rsidDel="007674AA">
                <w:delText>a</w:delText>
              </w:r>
              <w:r w:rsidRPr="005D0883" w:rsidDel="007674AA">
                <w:delText>)</w:delText>
              </w:r>
              <w:r w:rsidRPr="005D0883" w:rsidDel="007674AA">
                <w:tab/>
                <w:delText>Real-Time data:</w:delText>
              </w:r>
            </w:del>
          </w:p>
          <w:p w14:paraId="43A76EC7" w14:textId="242EBB45" w:rsidR="003A0C6A" w:rsidDel="003A0C6A" w:rsidRDefault="003A0C6A" w:rsidP="00637188">
            <w:pPr>
              <w:widowControl w:val="0"/>
              <w:spacing w:after="240"/>
              <w:ind w:left="697" w:firstLine="725"/>
              <w:rPr>
                <w:del w:id="61" w:author="ERCOT" w:date="2024-09-09T13:15:00Z"/>
              </w:rPr>
            </w:pPr>
            <w:del w:id="62" w:author="ERCOT" w:date="2024-09-24T11:40:00Z">
              <w:r w:rsidRPr="005D0883" w:rsidDel="007674AA">
                <w:delText>(i)</w:delText>
              </w:r>
              <w:r w:rsidRPr="005D0883" w:rsidDel="007674AA">
                <w:tab/>
                <w:delText>Telemetry performance; and</w:delText>
              </w:r>
            </w:del>
          </w:p>
          <w:p w14:paraId="09519147" w14:textId="52E35490" w:rsidR="003A0C6A" w:rsidRPr="00320E5C" w:rsidRDefault="003A0C6A" w:rsidP="00637188">
            <w:pPr>
              <w:spacing w:after="240"/>
              <w:ind w:left="1422" w:hanging="720"/>
              <w:rPr>
                <w:vertAlign w:val="superscript"/>
              </w:rPr>
            </w:pPr>
            <w:del w:id="63" w:author="ERCOT" w:date="2024-09-09T13:15:00Z">
              <w:r w:rsidRPr="0001381C" w:rsidDel="003A0C6A">
                <w:rPr>
                  <w:rStyle w:val="CharChar"/>
                </w:rPr>
                <w:delText>(b)</w:delText>
              </w:r>
              <w:r w:rsidRPr="0001381C" w:rsidDel="003A0C6A">
                <w:rPr>
                  <w:rStyle w:val="CharChar"/>
                </w:rPr>
                <w:tab/>
                <w:delText>Compliance with model update requirements, including provision of network data in Common Informational Model (CIM) compatible format and consistency with the Transmission Element naming convention developed in accordance under Section 3, Management Activities for the ERCOT System.</w:delText>
              </w:r>
            </w:del>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CA0127C" w:rsidR="00D176CF" w:rsidRDefault="00940208">
    <w:pPr>
      <w:pStyle w:val="Footer"/>
      <w:tabs>
        <w:tab w:val="clear" w:pos="4320"/>
        <w:tab w:val="clear" w:pos="8640"/>
        <w:tab w:val="right" w:pos="9360"/>
      </w:tabs>
      <w:rPr>
        <w:rFonts w:ascii="Arial" w:hAnsi="Arial" w:cs="Arial"/>
        <w:sz w:val="18"/>
      </w:rPr>
    </w:pPr>
    <w:r>
      <w:rPr>
        <w:rFonts w:ascii="Arial" w:hAnsi="Arial" w:cs="Arial"/>
        <w:sz w:val="18"/>
      </w:rPr>
      <w:t>1258</w:t>
    </w:r>
    <w:r w:rsidR="00D176CF">
      <w:rPr>
        <w:rFonts w:ascii="Arial" w:hAnsi="Arial" w:cs="Arial"/>
        <w:sz w:val="18"/>
      </w:rPr>
      <w:t>NPRR</w:t>
    </w:r>
    <w:r w:rsidR="007628CE">
      <w:rPr>
        <w:rFonts w:ascii="Arial" w:hAnsi="Arial" w:cs="Arial"/>
        <w:sz w:val="18"/>
      </w:rPr>
      <w:t>-</w:t>
    </w:r>
    <w:r w:rsidR="00D21C09">
      <w:rPr>
        <w:rFonts w:ascii="Arial" w:hAnsi="Arial" w:cs="Arial"/>
        <w:sz w:val="18"/>
      </w:rPr>
      <w:t xml:space="preserve">06 </w:t>
    </w:r>
    <w:r w:rsidR="00F32ED0">
      <w:rPr>
        <w:rFonts w:ascii="Arial" w:hAnsi="Arial" w:cs="Arial"/>
        <w:sz w:val="18"/>
      </w:rPr>
      <w:t>PRS Report</w:t>
    </w:r>
    <w:r w:rsidR="00D176CF">
      <w:rPr>
        <w:rFonts w:ascii="Arial" w:hAnsi="Arial" w:cs="Arial"/>
        <w:sz w:val="18"/>
      </w:rPr>
      <w:t xml:space="preserve"> </w:t>
    </w:r>
    <w:r w:rsidR="00D21C09">
      <w:rPr>
        <w:rFonts w:ascii="Arial" w:hAnsi="Arial" w:cs="Arial"/>
        <w:sz w:val="18"/>
      </w:rPr>
      <w:t>121224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AAD3399" w:rsidR="00D176CF" w:rsidRDefault="00F32ED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93751358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Eric.Meier@ercot.com::72184342-32aa-417e-b843-078f71673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81C"/>
    <w:rsid w:val="00053512"/>
    <w:rsid w:val="00060A5A"/>
    <w:rsid w:val="00064B44"/>
    <w:rsid w:val="00067FE2"/>
    <w:rsid w:val="00070B31"/>
    <w:rsid w:val="0007682E"/>
    <w:rsid w:val="0008643A"/>
    <w:rsid w:val="000D0558"/>
    <w:rsid w:val="000D1AEB"/>
    <w:rsid w:val="000D3E64"/>
    <w:rsid w:val="000D3F97"/>
    <w:rsid w:val="000F13C5"/>
    <w:rsid w:val="00105A36"/>
    <w:rsid w:val="001313B4"/>
    <w:rsid w:val="0014546D"/>
    <w:rsid w:val="001500D9"/>
    <w:rsid w:val="00156DB7"/>
    <w:rsid w:val="00157228"/>
    <w:rsid w:val="00160C3C"/>
    <w:rsid w:val="00176375"/>
    <w:rsid w:val="0017783C"/>
    <w:rsid w:val="0018428D"/>
    <w:rsid w:val="0019314C"/>
    <w:rsid w:val="001E7D92"/>
    <w:rsid w:val="001F38F0"/>
    <w:rsid w:val="00202267"/>
    <w:rsid w:val="00203811"/>
    <w:rsid w:val="00237430"/>
    <w:rsid w:val="0026307D"/>
    <w:rsid w:val="00276A99"/>
    <w:rsid w:val="0028402B"/>
    <w:rsid w:val="00286AD9"/>
    <w:rsid w:val="002966F3"/>
    <w:rsid w:val="002B69F3"/>
    <w:rsid w:val="002B763A"/>
    <w:rsid w:val="002D382A"/>
    <w:rsid w:val="002F1EDD"/>
    <w:rsid w:val="003013F2"/>
    <w:rsid w:val="0030232A"/>
    <w:rsid w:val="0030694A"/>
    <w:rsid w:val="003069F4"/>
    <w:rsid w:val="003371C9"/>
    <w:rsid w:val="00360920"/>
    <w:rsid w:val="00384709"/>
    <w:rsid w:val="00386C35"/>
    <w:rsid w:val="003A0C6A"/>
    <w:rsid w:val="003A3D77"/>
    <w:rsid w:val="003B5AED"/>
    <w:rsid w:val="003C6B7B"/>
    <w:rsid w:val="004135BD"/>
    <w:rsid w:val="004302A4"/>
    <w:rsid w:val="004368A1"/>
    <w:rsid w:val="0044592E"/>
    <w:rsid w:val="004463BA"/>
    <w:rsid w:val="00474C41"/>
    <w:rsid w:val="004822D4"/>
    <w:rsid w:val="0049290B"/>
    <w:rsid w:val="004A4451"/>
    <w:rsid w:val="004B3F80"/>
    <w:rsid w:val="004D3958"/>
    <w:rsid w:val="005008DF"/>
    <w:rsid w:val="005045D0"/>
    <w:rsid w:val="00534C6C"/>
    <w:rsid w:val="00551BAD"/>
    <w:rsid w:val="00555554"/>
    <w:rsid w:val="00571C91"/>
    <w:rsid w:val="005841C0"/>
    <w:rsid w:val="0059260F"/>
    <w:rsid w:val="005E5074"/>
    <w:rsid w:val="00612E4F"/>
    <w:rsid w:val="00613501"/>
    <w:rsid w:val="00613770"/>
    <w:rsid w:val="00615D5E"/>
    <w:rsid w:val="00622E99"/>
    <w:rsid w:val="00625E5D"/>
    <w:rsid w:val="00637188"/>
    <w:rsid w:val="00652934"/>
    <w:rsid w:val="006568B4"/>
    <w:rsid w:val="00657C61"/>
    <w:rsid w:val="0066370F"/>
    <w:rsid w:val="006A0784"/>
    <w:rsid w:val="006A697B"/>
    <w:rsid w:val="006B4DDE"/>
    <w:rsid w:val="006C221C"/>
    <w:rsid w:val="006E4597"/>
    <w:rsid w:val="006F550D"/>
    <w:rsid w:val="00711CBC"/>
    <w:rsid w:val="00743968"/>
    <w:rsid w:val="00744471"/>
    <w:rsid w:val="007628CE"/>
    <w:rsid w:val="007674AA"/>
    <w:rsid w:val="00785415"/>
    <w:rsid w:val="00786294"/>
    <w:rsid w:val="00787426"/>
    <w:rsid w:val="00791CB9"/>
    <w:rsid w:val="00793130"/>
    <w:rsid w:val="00797DEE"/>
    <w:rsid w:val="007A1BE1"/>
    <w:rsid w:val="007A6F5F"/>
    <w:rsid w:val="007B3233"/>
    <w:rsid w:val="007B5A42"/>
    <w:rsid w:val="007C199B"/>
    <w:rsid w:val="007D3073"/>
    <w:rsid w:val="007D64B9"/>
    <w:rsid w:val="007D72D4"/>
    <w:rsid w:val="007E0452"/>
    <w:rsid w:val="008070C0"/>
    <w:rsid w:val="00811C12"/>
    <w:rsid w:val="0082716A"/>
    <w:rsid w:val="00845778"/>
    <w:rsid w:val="00887E28"/>
    <w:rsid w:val="008D248C"/>
    <w:rsid w:val="008D5C3A"/>
    <w:rsid w:val="008E2870"/>
    <w:rsid w:val="008E6DA2"/>
    <w:rsid w:val="008F6DD5"/>
    <w:rsid w:val="00904EAB"/>
    <w:rsid w:val="00907B1E"/>
    <w:rsid w:val="00925F10"/>
    <w:rsid w:val="00940208"/>
    <w:rsid w:val="00943AFD"/>
    <w:rsid w:val="00963A51"/>
    <w:rsid w:val="00983B6E"/>
    <w:rsid w:val="009936F8"/>
    <w:rsid w:val="009A3772"/>
    <w:rsid w:val="009D17F0"/>
    <w:rsid w:val="00A42796"/>
    <w:rsid w:val="00A5311D"/>
    <w:rsid w:val="00AD198A"/>
    <w:rsid w:val="00AD3B58"/>
    <w:rsid w:val="00AF56C6"/>
    <w:rsid w:val="00AF7CB2"/>
    <w:rsid w:val="00B032E8"/>
    <w:rsid w:val="00B51CAD"/>
    <w:rsid w:val="00B57F96"/>
    <w:rsid w:val="00B6696C"/>
    <w:rsid w:val="00B67892"/>
    <w:rsid w:val="00B949D5"/>
    <w:rsid w:val="00B97175"/>
    <w:rsid w:val="00BA4D33"/>
    <w:rsid w:val="00BB3941"/>
    <w:rsid w:val="00BB746D"/>
    <w:rsid w:val="00BC2D06"/>
    <w:rsid w:val="00BF525A"/>
    <w:rsid w:val="00C02B95"/>
    <w:rsid w:val="00C72D8B"/>
    <w:rsid w:val="00C744EB"/>
    <w:rsid w:val="00C8571E"/>
    <w:rsid w:val="00C90702"/>
    <w:rsid w:val="00C917FF"/>
    <w:rsid w:val="00C9766A"/>
    <w:rsid w:val="00CC4F39"/>
    <w:rsid w:val="00CD544C"/>
    <w:rsid w:val="00CF4256"/>
    <w:rsid w:val="00D0316C"/>
    <w:rsid w:val="00D04FE8"/>
    <w:rsid w:val="00D176CF"/>
    <w:rsid w:val="00D17AD5"/>
    <w:rsid w:val="00D21C09"/>
    <w:rsid w:val="00D271E3"/>
    <w:rsid w:val="00D407DD"/>
    <w:rsid w:val="00D47A80"/>
    <w:rsid w:val="00D817C4"/>
    <w:rsid w:val="00D85807"/>
    <w:rsid w:val="00D87349"/>
    <w:rsid w:val="00D91EE9"/>
    <w:rsid w:val="00D9627A"/>
    <w:rsid w:val="00D97220"/>
    <w:rsid w:val="00DB4117"/>
    <w:rsid w:val="00E04123"/>
    <w:rsid w:val="00E14D47"/>
    <w:rsid w:val="00E1641C"/>
    <w:rsid w:val="00E25F4D"/>
    <w:rsid w:val="00E26708"/>
    <w:rsid w:val="00E34958"/>
    <w:rsid w:val="00E37AB0"/>
    <w:rsid w:val="00E6794F"/>
    <w:rsid w:val="00E71C39"/>
    <w:rsid w:val="00E801DC"/>
    <w:rsid w:val="00EA56E6"/>
    <w:rsid w:val="00EA694D"/>
    <w:rsid w:val="00EC335F"/>
    <w:rsid w:val="00EC48FB"/>
    <w:rsid w:val="00ED3965"/>
    <w:rsid w:val="00EE266B"/>
    <w:rsid w:val="00EF232A"/>
    <w:rsid w:val="00F05A69"/>
    <w:rsid w:val="00F170E7"/>
    <w:rsid w:val="00F32ED0"/>
    <w:rsid w:val="00F43FFD"/>
    <w:rsid w:val="00F44236"/>
    <w:rsid w:val="00F52517"/>
    <w:rsid w:val="00FA57B2"/>
    <w:rsid w:val="00FB509B"/>
    <w:rsid w:val="00FC3D4B"/>
    <w:rsid w:val="00FC6312"/>
    <w:rsid w:val="00FE0B4A"/>
    <w:rsid w:val="00FE36E3"/>
    <w:rsid w:val="00FE51EA"/>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A0C6A"/>
    <w:pPr>
      <w:ind w:left="720" w:hanging="720"/>
    </w:pPr>
    <w:rPr>
      <w:iCs/>
      <w:szCs w:val="20"/>
    </w:rPr>
  </w:style>
  <w:style w:type="character" w:customStyle="1" w:styleId="BodyTextNumberedChar">
    <w:name w:val="Body Text Numbered Char"/>
    <w:link w:val="BodyTextNumbered"/>
    <w:rsid w:val="003A0C6A"/>
    <w:rPr>
      <w:iCs/>
      <w:sz w:val="24"/>
    </w:rPr>
  </w:style>
  <w:style w:type="character" w:customStyle="1" w:styleId="CharChar">
    <w:name w:val="Char Char"/>
    <w:rsid w:val="003A0C6A"/>
    <w:rPr>
      <w:iCs/>
      <w:sz w:val="24"/>
      <w:lang w:val="en-US" w:eastAsia="en-US" w:bidi="ar-SA"/>
    </w:rPr>
  </w:style>
  <w:style w:type="character" w:customStyle="1" w:styleId="InstructionsChar">
    <w:name w:val="Instructions Char"/>
    <w:link w:val="Instructions"/>
    <w:rsid w:val="003A0C6A"/>
    <w:rPr>
      <w:b/>
      <w:i/>
      <w:iCs/>
      <w:sz w:val="24"/>
      <w:szCs w:val="24"/>
    </w:rPr>
  </w:style>
  <w:style w:type="character" w:customStyle="1" w:styleId="HeaderChar">
    <w:name w:val="Header Char"/>
    <w:link w:val="Header"/>
    <w:rsid w:val="007628CE"/>
    <w:rPr>
      <w:rFonts w:ascii="Arial" w:hAnsi="Arial"/>
      <w:b/>
      <w:bCs/>
      <w:sz w:val="24"/>
      <w:szCs w:val="24"/>
    </w:rPr>
  </w:style>
  <w:style w:type="paragraph" w:styleId="ListParagraph">
    <w:name w:val="List Paragraph"/>
    <w:basedOn w:val="Normal"/>
    <w:uiPriority w:val="34"/>
    <w:qFormat/>
    <w:rsid w:val="00762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608</Words>
  <Characters>5088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2024-12-17T03:30:00Z</dcterms:created>
  <dcterms:modified xsi:type="dcterms:W3CDTF">2024-12-17T03:30:00Z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